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719672C0"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885BE6">
        <w:rPr>
          <w:rStyle w:val="Strong"/>
          <w:b/>
          <w:bCs w:val="0"/>
          <w:sz w:val="24"/>
          <w:szCs w:val="24"/>
        </w:rPr>
        <w:t>09-s</w:t>
      </w:r>
      <w:r w:rsidR="00990A91">
        <w:rPr>
          <w:rStyle w:val="Strong"/>
          <w:b/>
          <w:bCs w:val="0"/>
          <w:sz w:val="24"/>
          <w:szCs w:val="24"/>
        </w:rPr>
        <w:t>s</w:t>
      </w:r>
      <w:r w:rsidR="00885BE6">
        <w:rPr>
          <w:rStyle w:val="Strong"/>
          <w:b/>
          <w:bCs w:val="0"/>
          <w:sz w:val="24"/>
          <w:szCs w:val="24"/>
        </w:rPr>
        <w:t>00</w:t>
      </w:r>
      <w:r w:rsidR="00EE623F">
        <w:rPr>
          <w:rStyle w:val="Strong"/>
          <w:b/>
          <w:bCs w:val="0"/>
          <w:sz w:val="24"/>
          <w:szCs w:val="24"/>
        </w:rPr>
        <w:t>3</w:t>
      </w:r>
      <w:r w:rsidR="00885BE6">
        <w:rPr>
          <w:rStyle w:val="Strong"/>
          <w:b/>
          <w:bCs w:val="0"/>
          <w:sz w:val="24"/>
          <w:szCs w:val="24"/>
        </w:rPr>
        <w:t>-202</w:t>
      </w:r>
      <w:bookmarkEnd w:id="1"/>
      <w:bookmarkEnd w:id="2"/>
      <w:bookmarkEnd w:id="3"/>
      <w:bookmarkEnd w:id="4"/>
      <w:r w:rsidR="006B0172">
        <w:rPr>
          <w:rStyle w:val="Strong"/>
          <w:b/>
          <w:bCs w:val="0"/>
          <w:sz w:val="24"/>
          <w:szCs w:val="24"/>
        </w:rPr>
        <w:t>3</w:t>
      </w:r>
    </w:p>
    <w:p w14:paraId="7DE98D9E" w14:textId="02DFF9AF"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024AB381" w:rsidR="006E17EC" w:rsidRDefault="00E15F4B" w:rsidP="00ED3FDE">
      <w:pPr>
        <w:spacing w:after="240"/>
        <w:jc w:val="both"/>
        <w:rPr>
          <w:rFonts w:ascii="Calibri" w:hAnsi="Calibri" w:cs="Calibri"/>
          <w:lang w:val="en-GB" w:eastAsia="ko-KR"/>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103"/>
        <w:gridCol w:w="1559"/>
      </w:tblGrid>
      <w:tr w:rsidR="00885BE6" w:rsidRPr="00885BE6" w14:paraId="5B06B54C" w14:textId="77777777" w:rsidTr="000E6F6B">
        <w:trPr>
          <w:cantSplit/>
          <w:tblHeader/>
        </w:trPr>
        <w:tc>
          <w:tcPr>
            <w:tcW w:w="2972" w:type="dxa"/>
            <w:shd w:val="clear" w:color="auto" w:fill="auto"/>
            <w:vAlign w:val="center"/>
          </w:tcPr>
          <w:p w14:paraId="42E220B3" w14:textId="77777777" w:rsidR="00885BE6" w:rsidRPr="00885BE6" w:rsidRDefault="00885BE6" w:rsidP="00885BE6">
            <w:pPr>
              <w:spacing w:after="240"/>
              <w:jc w:val="both"/>
              <w:rPr>
                <w:rFonts w:ascii="Calibri" w:hAnsi="Calibri" w:cs="Calibri"/>
                <w:b/>
                <w:lang w:val="en-GB" w:eastAsia="ko-KR"/>
              </w:rPr>
            </w:pPr>
            <w:r w:rsidRPr="00885BE6">
              <w:rPr>
                <w:rFonts w:ascii="Calibri" w:hAnsi="Calibri" w:cs="Calibri"/>
                <w:b/>
                <w:lang w:val="en-GB" w:eastAsia="ko-KR"/>
              </w:rPr>
              <w:t>Major Criteria</w:t>
            </w:r>
          </w:p>
        </w:tc>
        <w:tc>
          <w:tcPr>
            <w:tcW w:w="5103" w:type="dxa"/>
            <w:shd w:val="clear" w:color="auto" w:fill="auto"/>
            <w:vAlign w:val="center"/>
          </w:tcPr>
          <w:p w14:paraId="780D3D2A" w14:textId="77777777" w:rsidR="00885BE6" w:rsidRPr="00885BE6" w:rsidRDefault="00885BE6" w:rsidP="00885BE6">
            <w:pPr>
              <w:spacing w:after="240"/>
              <w:jc w:val="both"/>
              <w:rPr>
                <w:rFonts w:ascii="Calibri" w:hAnsi="Calibri" w:cs="Calibri"/>
                <w:b/>
                <w:lang w:val="en-GB" w:eastAsia="ko-KR"/>
              </w:rPr>
            </w:pPr>
            <w:r w:rsidRPr="00885BE6">
              <w:rPr>
                <w:rFonts w:ascii="Calibri" w:hAnsi="Calibri" w:cs="Calibri"/>
                <w:b/>
                <w:lang w:val="en-GB" w:eastAsia="ko-KR"/>
              </w:rPr>
              <w:t>Details &amp; Sub-Criteria</w:t>
            </w:r>
          </w:p>
        </w:tc>
        <w:tc>
          <w:tcPr>
            <w:tcW w:w="1559" w:type="dxa"/>
            <w:shd w:val="clear" w:color="auto" w:fill="auto"/>
            <w:vAlign w:val="center"/>
          </w:tcPr>
          <w:p w14:paraId="2EF07D61" w14:textId="77777777" w:rsidR="00885BE6" w:rsidRPr="00885BE6" w:rsidRDefault="00885BE6" w:rsidP="00885BE6">
            <w:pPr>
              <w:spacing w:after="240"/>
              <w:jc w:val="both"/>
              <w:rPr>
                <w:rFonts w:ascii="Calibri" w:hAnsi="Calibri" w:cs="Calibri"/>
                <w:b/>
                <w:lang w:val="en-GB" w:eastAsia="ko-KR"/>
              </w:rPr>
            </w:pPr>
            <w:r w:rsidRPr="00885BE6">
              <w:rPr>
                <w:rFonts w:ascii="Calibri" w:hAnsi="Calibri" w:cs="Calibri"/>
                <w:b/>
                <w:lang w:val="en-GB" w:eastAsia="ko-KR"/>
              </w:rPr>
              <w:t>Possible Score</w:t>
            </w:r>
          </w:p>
        </w:tc>
      </w:tr>
      <w:tr w:rsidR="00885BE6" w:rsidRPr="00885BE6" w14:paraId="70AE1FF6" w14:textId="77777777" w:rsidTr="000E6F6B">
        <w:trPr>
          <w:cantSplit/>
          <w:tblHeader/>
        </w:trPr>
        <w:tc>
          <w:tcPr>
            <w:tcW w:w="2972" w:type="dxa"/>
            <w:shd w:val="clear" w:color="auto" w:fill="auto"/>
            <w:vAlign w:val="center"/>
          </w:tcPr>
          <w:p w14:paraId="2B661441" w14:textId="72745FD4" w:rsidR="00885BE6" w:rsidRPr="00885BE6" w:rsidRDefault="00885BE6" w:rsidP="00885BE6">
            <w:pPr>
              <w:spacing w:after="240"/>
              <w:jc w:val="both"/>
              <w:rPr>
                <w:rFonts w:ascii="Calibri" w:hAnsi="Calibri" w:cs="Calibri"/>
                <w:lang w:val="en-GB" w:eastAsia="ko-KR"/>
              </w:rPr>
            </w:pPr>
            <w:r w:rsidRPr="00885BE6">
              <w:rPr>
                <w:rFonts w:ascii="Calibri" w:hAnsi="Calibri" w:cs="Calibri"/>
                <w:lang w:val="en-GB" w:eastAsia="ko-KR"/>
              </w:rPr>
              <w:t xml:space="preserve">Firm/consortium’s experience </w:t>
            </w:r>
            <w:r w:rsidR="00AC32D0">
              <w:rPr>
                <w:rFonts w:ascii="Calibri" w:hAnsi="Calibri" w:cs="Calibri"/>
                <w:lang w:val="en-GB" w:eastAsia="ko-KR"/>
              </w:rPr>
              <w:t>and certificate for legal operations</w:t>
            </w:r>
          </w:p>
        </w:tc>
        <w:tc>
          <w:tcPr>
            <w:tcW w:w="5103" w:type="dxa"/>
            <w:shd w:val="clear" w:color="auto" w:fill="auto"/>
          </w:tcPr>
          <w:p w14:paraId="2801E98C" w14:textId="3260EB51" w:rsidR="00885BE6" w:rsidRPr="00052DD7" w:rsidRDefault="00885BE6" w:rsidP="00052DD7">
            <w:pPr>
              <w:numPr>
                <w:ilvl w:val="0"/>
                <w:numId w:val="3"/>
              </w:numPr>
              <w:spacing w:after="240"/>
              <w:jc w:val="both"/>
              <w:rPr>
                <w:rFonts w:ascii="Calibri" w:hAnsi="Calibri" w:cs="Calibri"/>
                <w:lang w:val="en-GB" w:eastAsia="ko-KR"/>
              </w:rPr>
            </w:pPr>
            <w:r>
              <w:rPr>
                <w:rFonts w:ascii="Calibri" w:hAnsi="Calibri" w:cs="Calibri"/>
                <w:lang w:val="en-GB" w:eastAsia="ko-KR"/>
              </w:rPr>
              <w:t xml:space="preserve">Provide at least </w:t>
            </w:r>
            <w:r w:rsidR="00EE623F">
              <w:rPr>
                <w:rFonts w:ascii="Calibri" w:hAnsi="Calibri" w:cs="Calibri"/>
                <w:lang w:val="en-GB" w:eastAsia="ko-KR"/>
              </w:rPr>
              <w:t>2</w:t>
            </w:r>
            <w:r w:rsidR="002955FF">
              <w:rPr>
                <w:rFonts w:ascii="Calibri" w:hAnsi="Calibri" w:cs="Calibri"/>
                <w:lang w:val="en-GB" w:eastAsia="ko-KR"/>
              </w:rPr>
              <w:t xml:space="preserve"> </w:t>
            </w:r>
            <w:r>
              <w:rPr>
                <w:rFonts w:ascii="Calibri" w:hAnsi="Calibri" w:cs="Calibri"/>
                <w:lang w:val="en-GB" w:eastAsia="ko-KR"/>
              </w:rPr>
              <w:t xml:space="preserve">references for similar services </w:t>
            </w:r>
            <w:r w:rsidR="002518D1">
              <w:rPr>
                <w:rFonts w:ascii="Calibri" w:hAnsi="Calibri" w:cs="Calibri"/>
                <w:lang w:val="en-GB" w:eastAsia="ko-KR"/>
              </w:rPr>
              <w:t>(5mrks)</w:t>
            </w:r>
          </w:p>
          <w:p w14:paraId="18B6D54B" w14:textId="77777777" w:rsidR="00EC085F" w:rsidRPr="00052DD7" w:rsidRDefault="00EC085F" w:rsidP="00885BE6">
            <w:pPr>
              <w:numPr>
                <w:ilvl w:val="0"/>
                <w:numId w:val="3"/>
              </w:numPr>
              <w:spacing w:after="240"/>
              <w:jc w:val="both"/>
              <w:rPr>
                <w:rFonts w:ascii="Calibri" w:hAnsi="Calibri" w:cs="Calibri"/>
                <w:lang w:val="en-GB" w:eastAsia="ko-KR"/>
              </w:rPr>
            </w:pPr>
            <w:r>
              <w:rPr>
                <w:rFonts w:ascii="Calibri" w:hAnsi="Calibri" w:cs="Calibri"/>
                <w:lang w:val="en-GB" w:eastAsia="ko-KR"/>
              </w:rPr>
              <w:t>Provide valid seaworthiness and trade license</w:t>
            </w:r>
            <w:r w:rsidR="002518D1">
              <w:rPr>
                <w:rFonts w:ascii="Calibri" w:hAnsi="Calibri" w:cs="Calibri"/>
                <w:lang w:val="en-GB" w:eastAsia="ko-KR"/>
              </w:rPr>
              <w:t xml:space="preserve"> </w:t>
            </w:r>
            <w:r w:rsidR="002518D1" w:rsidRPr="00EE623F">
              <w:rPr>
                <w:rFonts w:ascii="Calibri" w:hAnsi="Calibri" w:cs="Calibri"/>
                <w:b/>
                <w:bCs/>
                <w:lang w:val="en-GB" w:eastAsia="ko-KR"/>
              </w:rPr>
              <w:t>(10mrks)</w:t>
            </w:r>
            <w:r w:rsidR="00052DD7">
              <w:rPr>
                <w:rFonts w:ascii="Calibri" w:hAnsi="Calibri" w:cs="Calibri"/>
                <w:b/>
                <w:bCs/>
                <w:lang w:val="en-GB" w:eastAsia="ko-KR"/>
              </w:rPr>
              <w:t xml:space="preserve"> </w:t>
            </w:r>
          </w:p>
          <w:p w14:paraId="269B9A5A" w14:textId="23C25389" w:rsidR="00052DD7" w:rsidRPr="00052DD7" w:rsidRDefault="00052DD7" w:rsidP="00052DD7">
            <w:pPr>
              <w:pStyle w:val="ListParagraph"/>
              <w:numPr>
                <w:ilvl w:val="0"/>
                <w:numId w:val="10"/>
              </w:numPr>
              <w:spacing w:after="240"/>
              <w:ind w:leftChars="0"/>
              <w:rPr>
                <w:rFonts w:cs="Calibri"/>
                <w:lang w:val="en-GB"/>
              </w:rPr>
            </w:pPr>
            <w:r>
              <w:rPr>
                <w:rFonts w:cs="Calibri"/>
                <w:lang w:val="en-GB"/>
              </w:rPr>
              <w:t xml:space="preserve">The trade license must be valid and </w:t>
            </w:r>
            <w:r w:rsidR="00CC43F5">
              <w:rPr>
                <w:rFonts w:cs="Calibri"/>
                <w:lang w:val="en-GB"/>
              </w:rPr>
              <w:t xml:space="preserve">to be legally utilized </w:t>
            </w:r>
            <w:r>
              <w:rPr>
                <w:rFonts w:cs="Calibri"/>
                <w:lang w:val="en-GB"/>
              </w:rPr>
              <w:t xml:space="preserve">within January and February 2024 </w:t>
            </w:r>
          </w:p>
        </w:tc>
        <w:tc>
          <w:tcPr>
            <w:tcW w:w="1559" w:type="dxa"/>
            <w:shd w:val="clear" w:color="auto" w:fill="auto"/>
            <w:vAlign w:val="center"/>
          </w:tcPr>
          <w:p w14:paraId="3A7D36DA" w14:textId="0495FC68" w:rsidR="00885BE6" w:rsidRPr="00885BE6" w:rsidRDefault="00AE5EDB" w:rsidP="00885BE6">
            <w:pPr>
              <w:spacing w:after="240"/>
              <w:jc w:val="center"/>
              <w:rPr>
                <w:rFonts w:ascii="Calibri" w:hAnsi="Calibri" w:cs="Calibri"/>
                <w:lang w:val="en-GB" w:eastAsia="ko-KR"/>
              </w:rPr>
            </w:pPr>
            <w:r>
              <w:rPr>
                <w:rFonts w:ascii="Calibri" w:hAnsi="Calibri" w:cs="Calibri"/>
                <w:lang w:val="en-GB" w:eastAsia="ko-KR"/>
              </w:rPr>
              <w:t>15</w:t>
            </w:r>
          </w:p>
        </w:tc>
      </w:tr>
      <w:tr w:rsidR="00885BE6" w:rsidRPr="00885BE6" w14:paraId="14569961" w14:textId="77777777" w:rsidTr="000E6F6B">
        <w:trPr>
          <w:cantSplit/>
          <w:tblHeader/>
        </w:trPr>
        <w:tc>
          <w:tcPr>
            <w:tcW w:w="2972" w:type="dxa"/>
            <w:shd w:val="clear" w:color="auto" w:fill="auto"/>
            <w:vAlign w:val="center"/>
          </w:tcPr>
          <w:p w14:paraId="630D073E" w14:textId="78DFB3B8" w:rsidR="00885BE6" w:rsidRPr="00885BE6" w:rsidRDefault="00885BE6" w:rsidP="00885BE6">
            <w:pPr>
              <w:spacing w:after="240"/>
              <w:jc w:val="both"/>
              <w:rPr>
                <w:rFonts w:ascii="Calibri" w:hAnsi="Calibri" w:cs="Calibri"/>
                <w:lang w:val="en-GB" w:eastAsia="ko-KR"/>
              </w:rPr>
            </w:pPr>
            <w:r w:rsidRPr="00885BE6">
              <w:rPr>
                <w:rFonts w:ascii="Calibri" w:hAnsi="Calibri" w:cs="Calibri"/>
                <w:lang w:val="en-GB" w:eastAsia="ko-KR"/>
              </w:rPr>
              <w:t>Schedule</w:t>
            </w:r>
            <w:r w:rsidR="00EC56CE">
              <w:rPr>
                <w:rFonts w:ascii="Calibri" w:hAnsi="Calibri" w:cs="Calibri"/>
                <w:lang w:val="en-GB" w:eastAsia="ko-KR"/>
              </w:rPr>
              <w:t>/duration of the trip</w:t>
            </w:r>
            <w:r w:rsidR="00BD02C9">
              <w:rPr>
                <w:rFonts w:ascii="Calibri" w:hAnsi="Calibri" w:cs="Calibri"/>
                <w:lang w:val="en-GB" w:eastAsia="ko-KR"/>
              </w:rPr>
              <w:t xml:space="preserve"> </w:t>
            </w:r>
            <w:r w:rsidR="00FC0773">
              <w:rPr>
                <w:rFonts w:ascii="Calibri" w:hAnsi="Calibri" w:cs="Calibri"/>
                <w:lang w:val="en-GB" w:eastAsia="ko-KR"/>
              </w:rPr>
              <w:t>duration of cargo operation in port (work plan)</w:t>
            </w:r>
          </w:p>
        </w:tc>
        <w:tc>
          <w:tcPr>
            <w:tcW w:w="5103" w:type="dxa"/>
            <w:shd w:val="clear" w:color="auto" w:fill="auto"/>
          </w:tcPr>
          <w:p w14:paraId="49675366" w14:textId="3A9F13E9" w:rsidR="00EC085F" w:rsidRPr="000B646E" w:rsidRDefault="00AE5EDB" w:rsidP="00885BE6">
            <w:pPr>
              <w:numPr>
                <w:ilvl w:val="0"/>
                <w:numId w:val="4"/>
              </w:numPr>
              <w:spacing w:after="240"/>
              <w:jc w:val="both"/>
              <w:rPr>
                <w:rFonts w:ascii="Calibri" w:hAnsi="Calibri" w:cs="Calibri"/>
                <w:lang w:val="en-GB" w:eastAsia="ko-KR"/>
              </w:rPr>
            </w:pPr>
            <w:r>
              <w:rPr>
                <w:rFonts w:ascii="Calibri" w:hAnsi="Calibri" w:cs="Calibri"/>
                <w:lang w:val="en-GB" w:eastAsia="ko-KR"/>
              </w:rPr>
              <w:t xml:space="preserve">The </w:t>
            </w:r>
            <w:r w:rsidR="00052DD7">
              <w:rPr>
                <w:rFonts w:ascii="Calibri" w:hAnsi="Calibri" w:cs="Calibri"/>
                <w:lang w:val="en-GB" w:eastAsia="ko-KR"/>
              </w:rPr>
              <w:t xml:space="preserve">route for charter </w:t>
            </w:r>
            <w:r w:rsidR="00D15348">
              <w:rPr>
                <w:rFonts w:ascii="Calibri" w:hAnsi="Calibri" w:cs="Calibri"/>
                <w:lang w:val="en-GB" w:eastAsia="ko-KR"/>
              </w:rPr>
              <w:t xml:space="preserve">is </w:t>
            </w:r>
            <w:r w:rsidR="00052DD7">
              <w:rPr>
                <w:rFonts w:ascii="Calibri" w:hAnsi="Calibri" w:cs="Calibri"/>
                <w:lang w:val="en-GB" w:eastAsia="ko-KR"/>
              </w:rPr>
              <w:t>Tarawa-</w:t>
            </w:r>
            <w:proofErr w:type="spellStart"/>
            <w:r w:rsidR="00052DD7">
              <w:rPr>
                <w:rFonts w:ascii="Calibri" w:hAnsi="Calibri" w:cs="Calibri"/>
                <w:lang w:val="en-GB" w:eastAsia="ko-KR"/>
              </w:rPr>
              <w:t>Butaritari</w:t>
            </w:r>
            <w:proofErr w:type="spellEnd"/>
            <w:r w:rsidR="00052DD7">
              <w:rPr>
                <w:rFonts w:ascii="Calibri" w:hAnsi="Calibri" w:cs="Calibri"/>
                <w:lang w:val="en-GB" w:eastAsia="ko-KR"/>
              </w:rPr>
              <w:t>-</w:t>
            </w:r>
            <w:proofErr w:type="spellStart"/>
            <w:r w:rsidR="00052DD7">
              <w:rPr>
                <w:rFonts w:ascii="Calibri" w:hAnsi="Calibri" w:cs="Calibri"/>
                <w:lang w:val="en-GB" w:eastAsia="ko-KR"/>
              </w:rPr>
              <w:t>Bikaati</w:t>
            </w:r>
            <w:proofErr w:type="spellEnd"/>
            <w:r w:rsidR="00052DD7">
              <w:rPr>
                <w:rFonts w:ascii="Calibri" w:hAnsi="Calibri" w:cs="Calibri"/>
                <w:lang w:val="en-GB" w:eastAsia="ko-KR"/>
              </w:rPr>
              <w:t xml:space="preserve">-Tarawa </w:t>
            </w:r>
            <w:r w:rsidR="00D15348">
              <w:rPr>
                <w:rFonts w:ascii="Calibri" w:hAnsi="Calibri" w:cs="Calibri"/>
                <w:lang w:val="en-GB" w:eastAsia="ko-KR"/>
              </w:rPr>
              <w:t xml:space="preserve">and the number of </w:t>
            </w:r>
            <w:r w:rsidR="00925443">
              <w:rPr>
                <w:rFonts w:ascii="Calibri" w:hAnsi="Calibri" w:cs="Calibri"/>
                <w:lang w:val="en-GB" w:eastAsia="ko-KR"/>
              </w:rPr>
              <w:t xml:space="preserve">days </w:t>
            </w:r>
            <w:r>
              <w:rPr>
                <w:rFonts w:ascii="Calibri" w:hAnsi="Calibri" w:cs="Calibri"/>
                <w:lang w:val="en-GB" w:eastAsia="ko-KR"/>
              </w:rPr>
              <w:t xml:space="preserve">required </w:t>
            </w:r>
            <w:r w:rsidR="00670761">
              <w:rPr>
                <w:rFonts w:ascii="Calibri" w:hAnsi="Calibri" w:cs="Calibri"/>
                <w:lang w:val="en-GB" w:eastAsia="ko-KR"/>
              </w:rPr>
              <w:t xml:space="preserve">to complete the charter must </w:t>
            </w:r>
            <w:r w:rsidR="000B646E">
              <w:rPr>
                <w:rFonts w:ascii="Calibri" w:hAnsi="Calibri" w:cs="Calibri"/>
                <w:lang w:val="en-GB" w:eastAsia="ko-KR"/>
              </w:rPr>
              <w:t xml:space="preserve">be within </w:t>
            </w:r>
            <w:r w:rsidR="00670761">
              <w:rPr>
                <w:rFonts w:ascii="Calibri" w:hAnsi="Calibri" w:cs="Calibri"/>
                <w:lang w:val="en-GB" w:eastAsia="ko-KR"/>
              </w:rPr>
              <w:t>3</w:t>
            </w:r>
            <w:r w:rsidR="000B646E">
              <w:rPr>
                <w:rFonts w:ascii="Calibri" w:hAnsi="Calibri" w:cs="Calibri"/>
                <w:lang w:val="en-GB" w:eastAsia="ko-KR"/>
              </w:rPr>
              <w:t xml:space="preserve">-4 </w:t>
            </w:r>
            <w:r w:rsidR="00670761">
              <w:rPr>
                <w:rFonts w:ascii="Calibri" w:hAnsi="Calibri" w:cs="Calibri"/>
                <w:lang w:val="en-GB" w:eastAsia="ko-KR"/>
              </w:rPr>
              <w:t xml:space="preserve">days </w:t>
            </w:r>
            <w:r w:rsidR="00925443" w:rsidRPr="00AE5EDB">
              <w:rPr>
                <w:rFonts w:ascii="Calibri" w:hAnsi="Calibri" w:cs="Calibri"/>
                <w:b/>
                <w:bCs/>
                <w:lang w:val="en-GB" w:eastAsia="ko-KR"/>
              </w:rPr>
              <w:t>(</w:t>
            </w:r>
            <w:r>
              <w:rPr>
                <w:rFonts w:ascii="Calibri" w:hAnsi="Calibri" w:cs="Calibri"/>
                <w:b/>
                <w:bCs/>
                <w:lang w:val="en-GB" w:eastAsia="ko-KR"/>
              </w:rPr>
              <w:t>30</w:t>
            </w:r>
            <w:r w:rsidR="002518D1" w:rsidRPr="00AE5EDB">
              <w:rPr>
                <w:rFonts w:ascii="Calibri" w:hAnsi="Calibri" w:cs="Calibri"/>
                <w:b/>
                <w:bCs/>
                <w:lang w:val="en-GB" w:eastAsia="ko-KR"/>
              </w:rPr>
              <w:t>mrks)</w:t>
            </w:r>
            <w:r w:rsidR="00823687" w:rsidRPr="00AE5EDB">
              <w:rPr>
                <w:rFonts w:ascii="Calibri" w:hAnsi="Calibri" w:cs="Calibri"/>
                <w:b/>
                <w:bCs/>
                <w:lang w:val="en-GB" w:eastAsia="ko-KR"/>
              </w:rPr>
              <w:t xml:space="preserve"> </w:t>
            </w:r>
          </w:p>
          <w:p w14:paraId="361FD57F" w14:textId="6ED01FC4" w:rsidR="000B646E" w:rsidRPr="000B646E" w:rsidRDefault="000B646E" w:rsidP="000B646E">
            <w:pPr>
              <w:pStyle w:val="ListParagraph"/>
              <w:numPr>
                <w:ilvl w:val="0"/>
                <w:numId w:val="10"/>
              </w:numPr>
              <w:spacing w:after="240"/>
              <w:ind w:leftChars="0"/>
              <w:rPr>
                <w:rFonts w:cs="Calibri"/>
                <w:lang w:val="en-GB"/>
              </w:rPr>
            </w:pPr>
            <w:r>
              <w:rPr>
                <w:rFonts w:cs="Calibri"/>
                <w:lang w:val="en-GB"/>
              </w:rPr>
              <w:t xml:space="preserve">Shortest duration will be selected and recommended </w:t>
            </w:r>
          </w:p>
          <w:p w14:paraId="5A27FA55" w14:textId="4897519F" w:rsidR="0074752E" w:rsidRPr="00925443" w:rsidRDefault="006B2501" w:rsidP="00925443">
            <w:pPr>
              <w:numPr>
                <w:ilvl w:val="0"/>
                <w:numId w:val="4"/>
              </w:numPr>
              <w:spacing w:after="240"/>
              <w:jc w:val="both"/>
              <w:rPr>
                <w:rFonts w:ascii="Calibri" w:hAnsi="Calibri" w:cs="Calibri"/>
                <w:lang w:val="en-GB" w:eastAsia="ko-KR"/>
              </w:rPr>
            </w:pPr>
            <w:r>
              <w:rPr>
                <w:rFonts w:ascii="Calibri" w:hAnsi="Calibri" w:cs="Calibri"/>
                <w:lang w:val="en-GB" w:eastAsia="ko-KR"/>
              </w:rPr>
              <w:t xml:space="preserve">provide a realistic work plan for cargo operation </w:t>
            </w:r>
            <w:r w:rsidR="00EE623F">
              <w:rPr>
                <w:rFonts w:ascii="Calibri" w:hAnsi="Calibri" w:cs="Calibri"/>
                <w:lang w:val="en-GB" w:eastAsia="ko-KR"/>
              </w:rPr>
              <w:t xml:space="preserve">for </w:t>
            </w:r>
            <w:r>
              <w:rPr>
                <w:rFonts w:ascii="Calibri" w:hAnsi="Calibri" w:cs="Calibri"/>
                <w:lang w:val="en-GB" w:eastAsia="ko-KR"/>
              </w:rPr>
              <w:t xml:space="preserve">each region </w:t>
            </w:r>
            <w:r w:rsidRPr="00EE623F">
              <w:rPr>
                <w:rFonts w:ascii="Calibri" w:hAnsi="Calibri" w:cs="Calibri"/>
                <w:b/>
                <w:bCs/>
                <w:lang w:val="en-GB" w:eastAsia="ko-KR"/>
              </w:rPr>
              <w:t>(15mrks)</w:t>
            </w:r>
          </w:p>
        </w:tc>
        <w:tc>
          <w:tcPr>
            <w:tcW w:w="1559" w:type="dxa"/>
            <w:shd w:val="clear" w:color="auto" w:fill="auto"/>
            <w:vAlign w:val="center"/>
          </w:tcPr>
          <w:p w14:paraId="4ABB73CF" w14:textId="209CA6A2" w:rsidR="00885BE6" w:rsidRPr="00885BE6" w:rsidRDefault="00AE5EDB" w:rsidP="00885BE6">
            <w:pPr>
              <w:spacing w:after="240"/>
              <w:jc w:val="center"/>
              <w:rPr>
                <w:rFonts w:ascii="Calibri" w:hAnsi="Calibri" w:cs="Calibri"/>
                <w:lang w:val="en-GB" w:eastAsia="ko-KR"/>
              </w:rPr>
            </w:pPr>
            <w:r>
              <w:rPr>
                <w:rFonts w:ascii="Calibri" w:hAnsi="Calibri" w:cs="Calibri"/>
                <w:lang w:val="en-GB" w:eastAsia="ko-KR"/>
              </w:rPr>
              <w:t>4</w:t>
            </w:r>
            <w:r w:rsidR="00343B63">
              <w:rPr>
                <w:rFonts w:ascii="Calibri" w:hAnsi="Calibri" w:cs="Calibri"/>
                <w:lang w:val="en-GB" w:eastAsia="ko-KR"/>
              </w:rPr>
              <w:t>5</w:t>
            </w:r>
          </w:p>
        </w:tc>
      </w:tr>
      <w:tr w:rsidR="00885BE6" w:rsidRPr="00885BE6" w14:paraId="6CCCD912" w14:textId="77777777" w:rsidTr="000E6F6B">
        <w:trPr>
          <w:cantSplit/>
          <w:tblHeader/>
        </w:trPr>
        <w:tc>
          <w:tcPr>
            <w:tcW w:w="2972" w:type="dxa"/>
            <w:shd w:val="clear" w:color="auto" w:fill="auto"/>
            <w:vAlign w:val="center"/>
          </w:tcPr>
          <w:p w14:paraId="5946D529" w14:textId="081F60D7" w:rsidR="00885BE6" w:rsidRPr="00885BE6" w:rsidRDefault="00EE623F" w:rsidP="00885BE6">
            <w:pPr>
              <w:spacing w:after="240"/>
              <w:jc w:val="both"/>
              <w:rPr>
                <w:rFonts w:ascii="Calibri" w:hAnsi="Calibri" w:cs="Calibri"/>
                <w:lang w:val="en-GB" w:eastAsia="ko-KR"/>
              </w:rPr>
            </w:pPr>
            <w:r>
              <w:rPr>
                <w:rFonts w:ascii="Calibri" w:hAnsi="Calibri" w:cs="Calibri"/>
                <w:lang w:val="en-GB" w:eastAsia="ko-KR"/>
              </w:rPr>
              <w:t>Technical specification of the vessel/boat</w:t>
            </w:r>
          </w:p>
        </w:tc>
        <w:tc>
          <w:tcPr>
            <w:tcW w:w="5103" w:type="dxa"/>
            <w:shd w:val="clear" w:color="auto" w:fill="auto"/>
          </w:tcPr>
          <w:p w14:paraId="672BBE0A" w14:textId="32C2CDEB" w:rsidR="00885BE6" w:rsidRDefault="00925443" w:rsidP="00885BE6">
            <w:pPr>
              <w:numPr>
                <w:ilvl w:val="0"/>
                <w:numId w:val="7"/>
              </w:numPr>
              <w:spacing w:after="240"/>
              <w:jc w:val="both"/>
              <w:rPr>
                <w:rFonts w:ascii="Calibri" w:hAnsi="Calibri" w:cs="Calibri"/>
                <w:lang w:val="en-GB" w:eastAsia="ko-KR"/>
              </w:rPr>
            </w:pPr>
            <w:r>
              <w:rPr>
                <w:rFonts w:ascii="Calibri" w:hAnsi="Calibri" w:cs="Calibri"/>
                <w:lang w:val="en-GB" w:eastAsia="ko-KR"/>
              </w:rPr>
              <w:t xml:space="preserve">Provide loading capacity to show that the vessel could </w:t>
            </w:r>
            <w:r w:rsidR="00AE5EDB">
              <w:rPr>
                <w:rFonts w:ascii="Calibri" w:hAnsi="Calibri" w:cs="Calibri"/>
                <w:lang w:val="en-GB" w:eastAsia="ko-KR"/>
              </w:rPr>
              <w:t>load all materials</w:t>
            </w:r>
            <w:r>
              <w:rPr>
                <w:rFonts w:ascii="Calibri" w:hAnsi="Calibri" w:cs="Calibri"/>
                <w:lang w:val="en-GB" w:eastAsia="ko-KR"/>
              </w:rPr>
              <w:t xml:space="preserve"> </w:t>
            </w:r>
            <w:r w:rsidR="00343B63" w:rsidRPr="00EE623F">
              <w:rPr>
                <w:rFonts w:ascii="Calibri" w:hAnsi="Calibri" w:cs="Calibri"/>
                <w:b/>
                <w:bCs/>
                <w:lang w:val="en-GB" w:eastAsia="ko-KR"/>
              </w:rPr>
              <w:t>(</w:t>
            </w:r>
            <w:r w:rsidR="00AE5EDB">
              <w:rPr>
                <w:rFonts w:ascii="Calibri" w:hAnsi="Calibri" w:cs="Calibri"/>
                <w:b/>
                <w:bCs/>
                <w:lang w:val="en-GB" w:eastAsia="ko-KR"/>
              </w:rPr>
              <w:t>10</w:t>
            </w:r>
            <w:r w:rsidR="00343B63" w:rsidRPr="00EE623F">
              <w:rPr>
                <w:rFonts w:ascii="Calibri" w:hAnsi="Calibri" w:cs="Calibri"/>
                <w:b/>
                <w:bCs/>
                <w:lang w:val="en-GB" w:eastAsia="ko-KR"/>
              </w:rPr>
              <w:t>mrks)</w:t>
            </w:r>
            <w:r>
              <w:rPr>
                <w:rFonts w:ascii="Calibri" w:hAnsi="Calibri" w:cs="Calibri"/>
                <w:b/>
                <w:bCs/>
                <w:lang w:val="en-GB" w:eastAsia="ko-KR"/>
              </w:rPr>
              <w:t xml:space="preserve"> </w:t>
            </w:r>
          </w:p>
          <w:p w14:paraId="1E1B69E2" w14:textId="040E0580" w:rsidR="00AC32D0" w:rsidRDefault="00AC32D0" w:rsidP="00885BE6">
            <w:pPr>
              <w:numPr>
                <w:ilvl w:val="0"/>
                <w:numId w:val="7"/>
              </w:numPr>
              <w:spacing w:after="240"/>
              <w:jc w:val="both"/>
              <w:rPr>
                <w:rFonts w:ascii="Calibri" w:hAnsi="Calibri" w:cs="Calibri"/>
                <w:lang w:val="en-GB" w:eastAsia="ko-KR"/>
              </w:rPr>
            </w:pPr>
            <w:r>
              <w:rPr>
                <w:rFonts w:ascii="Calibri" w:hAnsi="Calibri" w:cs="Calibri"/>
                <w:lang w:val="en-GB" w:eastAsia="ko-KR"/>
              </w:rPr>
              <w:t xml:space="preserve">Average speed of the vessel </w:t>
            </w:r>
            <w:r w:rsidR="00925443">
              <w:rPr>
                <w:rFonts w:ascii="Calibri" w:hAnsi="Calibri" w:cs="Calibri"/>
                <w:lang w:val="en-GB" w:eastAsia="ko-KR"/>
              </w:rPr>
              <w:t xml:space="preserve">must be provided </w:t>
            </w:r>
            <w:r w:rsidR="00CB4493" w:rsidRPr="00EE623F">
              <w:rPr>
                <w:rFonts w:ascii="Calibri" w:hAnsi="Calibri" w:cs="Calibri"/>
                <w:b/>
                <w:bCs/>
                <w:lang w:val="en-GB" w:eastAsia="ko-KR"/>
              </w:rPr>
              <w:t>(</w:t>
            </w:r>
            <w:r w:rsidR="00AE5EDB">
              <w:rPr>
                <w:rFonts w:ascii="Calibri" w:hAnsi="Calibri" w:cs="Calibri"/>
                <w:b/>
                <w:bCs/>
                <w:lang w:val="en-GB" w:eastAsia="ko-KR"/>
              </w:rPr>
              <w:t>15</w:t>
            </w:r>
            <w:r w:rsidR="006B2501" w:rsidRPr="00EE623F">
              <w:rPr>
                <w:rFonts w:ascii="Calibri" w:hAnsi="Calibri" w:cs="Calibri"/>
                <w:b/>
                <w:bCs/>
                <w:lang w:val="en-GB" w:eastAsia="ko-KR"/>
              </w:rPr>
              <w:t>mrks)</w:t>
            </w:r>
            <w:r w:rsidR="00925443">
              <w:rPr>
                <w:rFonts w:ascii="Calibri" w:hAnsi="Calibri" w:cs="Calibri"/>
                <w:b/>
                <w:bCs/>
                <w:lang w:val="en-GB" w:eastAsia="ko-KR"/>
              </w:rPr>
              <w:t xml:space="preserve"> </w:t>
            </w:r>
          </w:p>
          <w:p w14:paraId="12735788" w14:textId="333B9E72" w:rsidR="00EE623F" w:rsidRPr="00EE623F" w:rsidRDefault="00EE623F" w:rsidP="00EE623F">
            <w:pPr>
              <w:numPr>
                <w:ilvl w:val="0"/>
                <w:numId w:val="7"/>
              </w:numPr>
              <w:spacing w:after="240"/>
              <w:jc w:val="both"/>
              <w:rPr>
                <w:rFonts w:ascii="Calibri" w:hAnsi="Calibri" w:cs="Calibri"/>
                <w:lang w:val="en-GB" w:eastAsia="ko-KR"/>
              </w:rPr>
            </w:pPr>
            <w:r>
              <w:rPr>
                <w:rFonts w:ascii="Calibri" w:hAnsi="Calibri" w:cs="Calibri"/>
                <w:lang w:val="en-GB" w:eastAsia="ko-KR"/>
              </w:rPr>
              <w:t xml:space="preserve">Provide boat capacity to ensure that it would be enough to cater the capacity of materials </w:t>
            </w:r>
            <w:r w:rsidRPr="00EE623F">
              <w:rPr>
                <w:rFonts w:ascii="Calibri" w:hAnsi="Calibri" w:cs="Calibri"/>
                <w:b/>
                <w:bCs/>
                <w:lang w:val="en-GB" w:eastAsia="ko-KR"/>
              </w:rPr>
              <w:t>(</w:t>
            </w:r>
            <w:r w:rsidR="00AE5EDB">
              <w:rPr>
                <w:rFonts w:ascii="Calibri" w:hAnsi="Calibri" w:cs="Calibri"/>
                <w:b/>
                <w:bCs/>
                <w:lang w:val="en-GB" w:eastAsia="ko-KR"/>
              </w:rPr>
              <w:t>5</w:t>
            </w:r>
            <w:r w:rsidRPr="00EE623F">
              <w:rPr>
                <w:rFonts w:ascii="Calibri" w:hAnsi="Calibri" w:cs="Calibri"/>
                <w:b/>
                <w:bCs/>
                <w:lang w:val="en-GB" w:eastAsia="ko-KR"/>
              </w:rPr>
              <w:t>mrks)</w:t>
            </w:r>
          </w:p>
        </w:tc>
        <w:tc>
          <w:tcPr>
            <w:tcW w:w="1559" w:type="dxa"/>
            <w:shd w:val="clear" w:color="auto" w:fill="auto"/>
            <w:vAlign w:val="center"/>
          </w:tcPr>
          <w:p w14:paraId="6DF1B580" w14:textId="013888AF" w:rsidR="00885BE6" w:rsidRPr="00885BE6" w:rsidRDefault="006B2501" w:rsidP="00885BE6">
            <w:pPr>
              <w:spacing w:after="240"/>
              <w:jc w:val="center"/>
              <w:rPr>
                <w:rFonts w:ascii="Calibri" w:hAnsi="Calibri" w:cs="Calibri"/>
                <w:lang w:val="en-GB" w:eastAsia="ko-KR"/>
              </w:rPr>
            </w:pPr>
            <w:r>
              <w:rPr>
                <w:rFonts w:ascii="Calibri" w:hAnsi="Calibri" w:cs="Calibri"/>
                <w:lang w:val="en-GB" w:eastAsia="ko-KR"/>
              </w:rPr>
              <w:t>3</w:t>
            </w:r>
            <w:r w:rsidR="00AE5EDB">
              <w:rPr>
                <w:rFonts w:ascii="Calibri" w:hAnsi="Calibri" w:cs="Calibri"/>
                <w:lang w:val="en-GB" w:eastAsia="ko-KR"/>
              </w:rPr>
              <w:t>0</w:t>
            </w:r>
          </w:p>
        </w:tc>
      </w:tr>
      <w:tr w:rsidR="00885BE6" w:rsidRPr="00885BE6" w14:paraId="386A154F" w14:textId="77777777" w:rsidTr="000E6F6B">
        <w:trPr>
          <w:cantSplit/>
          <w:tblHeader/>
        </w:trPr>
        <w:tc>
          <w:tcPr>
            <w:tcW w:w="2972" w:type="dxa"/>
            <w:shd w:val="clear" w:color="auto" w:fill="auto"/>
            <w:vAlign w:val="center"/>
          </w:tcPr>
          <w:p w14:paraId="09B08533" w14:textId="0AB346F7" w:rsidR="00885BE6" w:rsidRPr="00885BE6" w:rsidRDefault="00EE623F" w:rsidP="00885BE6">
            <w:pPr>
              <w:spacing w:after="240"/>
              <w:jc w:val="both"/>
              <w:rPr>
                <w:rFonts w:ascii="Calibri" w:hAnsi="Calibri" w:cs="Calibri"/>
                <w:lang w:val="en-GB" w:eastAsia="ko-KR"/>
              </w:rPr>
            </w:pPr>
            <w:r>
              <w:rPr>
                <w:rFonts w:ascii="Calibri" w:hAnsi="Calibri" w:cs="Calibri"/>
                <w:lang w:val="en-GB" w:eastAsia="ko-KR"/>
              </w:rPr>
              <w:t>Coverage of goods</w:t>
            </w:r>
          </w:p>
        </w:tc>
        <w:tc>
          <w:tcPr>
            <w:tcW w:w="5103" w:type="dxa"/>
            <w:shd w:val="clear" w:color="auto" w:fill="auto"/>
          </w:tcPr>
          <w:p w14:paraId="53F29A2B" w14:textId="43083C3B" w:rsidR="00885BE6" w:rsidRPr="00885BE6" w:rsidRDefault="000E6F6B" w:rsidP="00885BE6">
            <w:pPr>
              <w:numPr>
                <w:ilvl w:val="0"/>
                <w:numId w:val="7"/>
              </w:numPr>
              <w:spacing w:after="240"/>
              <w:jc w:val="both"/>
              <w:rPr>
                <w:rFonts w:ascii="Calibri" w:hAnsi="Calibri" w:cs="Calibri"/>
                <w:lang w:val="en-GB" w:eastAsia="ko-KR"/>
              </w:rPr>
            </w:pPr>
            <w:r>
              <w:rPr>
                <w:rFonts w:ascii="Calibri" w:hAnsi="Calibri" w:cs="Calibri"/>
                <w:lang w:val="en-GB" w:eastAsia="ko-KR"/>
              </w:rPr>
              <w:t xml:space="preserve">Provide An </w:t>
            </w:r>
            <w:r w:rsidR="00885BE6" w:rsidRPr="00885BE6">
              <w:rPr>
                <w:rFonts w:ascii="Calibri" w:hAnsi="Calibri" w:cs="Calibri"/>
                <w:lang w:val="en-GB" w:eastAsia="ko-KR"/>
              </w:rPr>
              <w:t>insurance certificate</w:t>
            </w:r>
            <w:r w:rsidR="003F7A36">
              <w:rPr>
                <w:rFonts w:ascii="Calibri" w:hAnsi="Calibri" w:cs="Calibri"/>
                <w:lang w:val="en-GB" w:eastAsia="ko-KR"/>
              </w:rPr>
              <w:t xml:space="preserve"> (marine transit)</w:t>
            </w:r>
            <w:r w:rsidR="00885BE6" w:rsidRPr="00885BE6">
              <w:rPr>
                <w:rFonts w:ascii="Calibri" w:hAnsi="Calibri" w:cs="Calibri"/>
                <w:lang w:val="en-GB" w:eastAsia="ko-KR"/>
              </w:rPr>
              <w:t xml:space="preserve"> </w:t>
            </w:r>
            <w:r>
              <w:rPr>
                <w:rFonts w:ascii="Calibri" w:hAnsi="Calibri" w:cs="Calibri"/>
                <w:lang w:val="en-GB" w:eastAsia="ko-KR"/>
              </w:rPr>
              <w:t xml:space="preserve">as a coverage of the damaged/lost goods during the shipment </w:t>
            </w:r>
            <w:r w:rsidR="006B2501" w:rsidRPr="00AE5EDB">
              <w:rPr>
                <w:rFonts w:ascii="Calibri" w:hAnsi="Calibri" w:cs="Calibri"/>
                <w:b/>
                <w:bCs/>
                <w:lang w:val="en-GB" w:eastAsia="ko-KR"/>
              </w:rPr>
              <w:t>(10mrks)</w:t>
            </w:r>
            <w:r w:rsidR="00CB4493">
              <w:rPr>
                <w:rFonts w:ascii="Calibri" w:hAnsi="Calibri" w:cs="Calibri"/>
                <w:lang w:val="en-GB" w:eastAsia="ko-KR"/>
              </w:rPr>
              <w:t xml:space="preserve"> </w:t>
            </w:r>
          </w:p>
        </w:tc>
        <w:tc>
          <w:tcPr>
            <w:tcW w:w="1559" w:type="dxa"/>
            <w:shd w:val="clear" w:color="auto" w:fill="auto"/>
            <w:vAlign w:val="center"/>
          </w:tcPr>
          <w:p w14:paraId="1D1136A5" w14:textId="0C953F77" w:rsidR="00885BE6" w:rsidRPr="00885BE6" w:rsidRDefault="006B2501" w:rsidP="00885BE6">
            <w:pPr>
              <w:spacing w:after="240"/>
              <w:jc w:val="center"/>
              <w:rPr>
                <w:rFonts w:ascii="Calibri" w:hAnsi="Calibri" w:cs="Calibri"/>
                <w:lang w:val="en-GB" w:eastAsia="ko-KR"/>
              </w:rPr>
            </w:pPr>
            <w:r>
              <w:rPr>
                <w:rFonts w:ascii="Calibri" w:hAnsi="Calibri" w:cs="Calibri"/>
                <w:lang w:val="en-GB" w:eastAsia="ko-KR"/>
              </w:rPr>
              <w:t>10</w:t>
            </w:r>
          </w:p>
        </w:tc>
      </w:tr>
      <w:tr w:rsidR="00885BE6" w:rsidRPr="00885BE6" w14:paraId="69B56774" w14:textId="77777777" w:rsidTr="000E6F6B">
        <w:trPr>
          <w:cantSplit/>
          <w:trHeight w:val="650"/>
          <w:tblHeader/>
        </w:trPr>
        <w:tc>
          <w:tcPr>
            <w:tcW w:w="8075" w:type="dxa"/>
            <w:gridSpan w:val="2"/>
            <w:shd w:val="clear" w:color="auto" w:fill="auto"/>
            <w:vAlign w:val="center"/>
          </w:tcPr>
          <w:p w14:paraId="58C04879" w14:textId="77777777" w:rsidR="00885BE6" w:rsidRPr="00885BE6" w:rsidRDefault="00885BE6" w:rsidP="00885BE6">
            <w:pPr>
              <w:spacing w:after="240"/>
              <w:jc w:val="both"/>
              <w:rPr>
                <w:rFonts w:ascii="Calibri" w:hAnsi="Calibri" w:cs="Calibri"/>
                <w:lang w:val="en-GB" w:eastAsia="ko-KR"/>
              </w:rPr>
            </w:pPr>
            <w:r w:rsidRPr="00885BE6">
              <w:rPr>
                <w:rFonts w:ascii="Calibri" w:hAnsi="Calibri" w:cs="Calibri"/>
                <w:b/>
                <w:lang w:val="en-GB" w:eastAsia="ko-KR"/>
              </w:rPr>
              <w:t>Total Possible Technical Score</w:t>
            </w:r>
          </w:p>
        </w:tc>
        <w:tc>
          <w:tcPr>
            <w:tcW w:w="1559" w:type="dxa"/>
            <w:shd w:val="clear" w:color="auto" w:fill="auto"/>
            <w:vAlign w:val="center"/>
          </w:tcPr>
          <w:p w14:paraId="63A91C74" w14:textId="77777777" w:rsidR="00885BE6" w:rsidRPr="00885BE6" w:rsidRDefault="00885BE6" w:rsidP="00885BE6">
            <w:pPr>
              <w:spacing w:after="240"/>
              <w:jc w:val="center"/>
              <w:rPr>
                <w:rFonts w:ascii="Calibri" w:hAnsi="Calibri" w:cs="Calibri"/>
                <w:b/>
                <w:lang w:val="en-GB" w:eastAsia="ko-KR"/>
              </w:rPr>
            </w:pPr>
            <w:r w:rsidRPr="00885BE6">
              <w:rPr>
                <w:rFonts w:ascii="Calibri" w:hAnsi="Calibri" w:cs="Calibri"/>
                <w:b/>
                <w:lang w:val="en-GB" w:eastAsia="ko-KR"/>
              </w:rPr>
              <w:t>100</w:t>
            </w:r>
          </w:p>
        </w:tc>
      </w:tr>
    </w:tbl>
    <w:p w14:paraId="06D50228" w14:textId="6AB9D191" w:rsidR="00885BE6" w:rsidRDefault="00885BE6" w:rsidP="00ED3FDE">
      <w:pPr>
        <w:spacing w:after="240"/>
        <w:jc w:val="both"/>
        <w:rPr>
          <w:rFonts w:ascii="Calibri" w:hAnsi="Calibri" w:cs="Calibri"/>
          <w:lang w:val="en-GB" w:eastAsia="ko-KR"/>
        </w:rPr>
      </w:pPr>
    </w:p>
    <w:p w14:paraId="75A987E1" w14:textId="77777777" w:rsidR="00885BE6" w:rsidRPr="00784610" w:rsidRDefault="00885BE6" w:rsidP="00ED3FDE">
      <w:pPr>
        <w:spacing w:after="240"/>
        <w:jc w:val="both"/>
        <w:rPr>
          <w:lang w:val="en-GB"/>
        </w:rPr>
      </w:pPr>
    </w:p>
    <w:p w14:paraId="19D03B6C" w14:textId="77777777" w:rsidR="00885BE6" w:rsidRDefault="00885BE6" w:rsidP="008E3CC3">
      <w:pPr>
        <w:spacing w:before="120"/>
        <w:rPr>
          <w:rFonts w:ascii="Calibri" w:hAnsi="Calibri" w:cs="Calibri"/>
          <w:lang w:val="en-GB" w:eastAsia="ko-KR"/>
        </w:rPr>
      </w:pPr>
    </w:p>
    <w:p w14:paraId="47643511" w14:textId="77777777" w:rsidR="00885BE6" w:rsidRDefault="00885BE6" w:rsidP="008E3CC3">
      <w:pPr>
        <w:spacing w:before="120"/>
        <w:rPr>
          <w:rFonts w:ascii="Calibri" w:hAnsi="Calibri" w:cs="Calibri"/>
          <w:lang w:val="en-GB" w:eastAsia="ko-KR"/>
        </w:rPr>
      </w:pPr>
    </w:p>
    <w:p w14:paraId="4E9A9EFA" w14:textId="77777777" w:rsidR="00885BE6" w:rsidRDefault="00885BE6" w:rsidP="008E3CC3">
      <w:pPr>
        <w:spacing w:before="120"/>
        <w:rPr>
          <w:rFonts w:ascii="Calibri" w:hAnsi="Calibri" w:cs="Calibri"/>
          <w:lang w:val="en-GB" w:eastAsia="ko-KR"/>
        </w:rPr>
      </w:pPr>
    </w:p>
    <w:p w14:paraId="32F7B2F9" w14:textId="77777777" w:rsidR="00885BE6" w:rsidRDefault="00885BE6" w:rsidP="008E3CC3">
      <w:pPr>
        <w:spacing w:before="120"/>
        <w:rPr>
          <w:rFonts w:ascii="Calibri" w:hAnsi="Calibri" w:cs="Calibri"/>
          <w:lang w:val="en-GB" w:eastAsia="ko-KR"/>
        </w:rPr>
      </w:pPr>
    </w:p>
    <w:p w14:paraId="209A4BF7" w14:textId="77777777" w:rsidR="00885BE6" w:rsidRDefault="00885BE6" w:rsidP="008E3CC3">
      <w:pPr>
        <w:spacing w:before="120"/>
        <w:rPr>
          <w:rFonts w:ascii="Calibri" w:hAnsi="Calibri" w:cs="Calibri"/>
          <w:lang w:val="en-GB" w:eastAsia="ko-KR"/>
        </w:rPr>
      </w:pPr>
    </w:p>
    <w:p w14:paraId="546205F8" w14:textId="77777777" w:rsidR="00885BE6" w:rsidRDefault="00885BE6" w:rsidP="008E3CC3">
      <w:pPr>
        <w:spacing w:before="120"/>
        <w:rPr>
          <w:rFonts w:ascii="Calibri" w:hAnsi="Calibri" w:cs="Calibri"/>
          <w:lang w:val="en-GB" w:eastAsia="ko-KR"/>
        </w:rPr>
      </w:pPr>
    </w:p>
    <w:p w14:paraId="437A3ABA" w14:textId="77777777" w:rsidR="00885BE6" w:rsidRDefault="00885BE6" w:rsidP="008E3CC3">
      <w:pPr>
        <w:spacing w:before="120"/>
        <w:rPr>
          <w:rFonts w:ascii="Calibri" w:hAnsi="Calibri" w:cs="Calibri"/>
          <w:lang w:val="en-GB" w:eastAsia="ko-KR"/>
        </w:rPr>
      </w:pPr>
    </w:p>
    <w:p w14:paraId="61DCED84" w14:textId="4F8BDBC0"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ins w:id="14" w:author="Sven Erik" w:date="2020-08-26T15:42:00Z">
        <w:r w:rsidR="00D87E1D">
          <w:rPr>
            <w:rFonts w:ascii="Calibri" w:hAnsi="Calibri"/>
            <w:b/>
            <w:lang w:val="en-GB"/>
          </w:rPr>
          <w:t>(</w:t>
        </w:r>
      </w:ins>
      <w:proofErr w:type="spellStart"/>
      <w:r w:rsidRPr="00784610">
        <w:rPr>
          <w:rFonts w:ascii="Calibri" w:hAnsi="Calibri"/>
          <w:b/>
          <w:lang w:val="en-GB"/>
        </w:rPr>
        <w:t>tc</w:t>
      </w:r>
      <w:proofErr w:type="spellEnd"/>
      <w:r w:rsidRPr="00784610">
        <w:rPr>
          <w:rFonts w:ascii="Calibri" w:hAnsi="Calibri"/>
          <w:b/>
          <w:lang w:val="en-GB"/>
        </w:rPr>
        <w:t xml:space="preserve"> / lc</w:t>
      </w:r>
      <w:ins w:id="15" w:author="Sven Erik" w:date="2020-08-26T15:42:00Z">
        <w:r w:rsidR="00D87E1D">
          <w:rPr>
            <w:rFonts w:ascii="Calibri" w:hAnsi="Calibri"/>
            <w:b/>
            <w:lang w:val="en-GB"/>
          </w:rPr>
          <w:t xml:space="preserve">) * </w:t>
        </w:r>
        <w:proofErr w:type="spellStart"/>
        <w:r w:rsidR="00D87E1D">
          <w:rPr>
            <w:rFonts w:ascii="Calibri" w:hAnsi="Calibri"/>
            <w:b/>
            <w:lang w:val="en-GB"/>
          </w:rPr>
          <w:t>fw</w:t>
        </w:r>
      </w:ins>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proofErr w:type="spellStart"/>
      <w:r w:rsidRPr="00784610">
        <w:rPr>
          <w:rFonts w:ascii="Calibri" w:hAnsi="Calibri"/>
          <w:sz w:val="20"/>
          <w:szCs w:val="20"/>
          <w:lang w:val="en-GB"/>
        </w:rPr>
        <w:t>tc</w:t>
      </w:r>
      <w:proofErr w:type="spellEnd"/>
      <w:r w:rsidRPr="00784610">
        <w:rPr>
          <w:rFonts w:ascii="Calibri" w:hAnsi="Calibri"/>
          <w:sz w:val="20"/>
          <w:szCs w:val="20"/>
          <w:lang w:val="en-GB"/>
        </w:rPr>
        <w:t xml:space="preserve">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proofErr w:type="spellStart"/>
      <w:ins w:id="18" w:author="Sven Erik" w:date="2020-08-26T15:42:00Z">
        <w:r>
          <w:rPr>
            <w:rFonts w:ascii="Calibri" w:hAnsi="Calibri"/>
            <w:sz w:val="20"/>
            <w:szCs w:val="20"/>
            <w:lang w:val="en-GB"/>
          </w:rPr>
          <w:t>fw</w:t>
        </w:r>
        <w:proofErr w:type="spellEnd"/>
        <w:r>
          <w:rPr>
            <w:rFonts w:ascii="Calibri" w:hAnsi="Calibri"/>
            <w:sz w:val="20"/>
            <w:szCs w:val="20"/>
            <w:lang w:val="en-GB"/>
          </w:rPr>
          <w:t xml:space="preserve">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3191A85B" w14:textId="3B34181F" w:rsidR="003473C4" w:rsidRPr="00CB4493" w:rsidRDefault="003473C4" w:rsidP="003473C4">
      <w:pPr>
        <w:pStyle w:val="ListParagraph"/>
        <w:numPr>
          <w:ilvl w:val="0"/>
          <w:numId w:val="8"/>
        </w:numPr>
        <w:spacing w:before="120"/>
        <w:ind w:leftChars="0"/>
        <w:rPr>
          <w:rFonts w:cs="Calibri"/>
          <w:lang w:val="en-GB"/>
        </w:rPr>
      </w:pPr>
      <w:r w:rsidRPr="00784610">
        <w:rPr>
          <w:lang w:val="en-GB"/>
        </w:rPr>
        <w:lastRenderedPageBreak/>
        <w:t>Should the above, very exceptionally, not result in determining the best value for money, the award of a Contract will be decided by drawing of lots</w:t>
      </w:r>
    </w:p>
    <w:sectPr w:rsidR="003473C4" w:rsidRPr="00CB4493"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EB8C1" w14:textId="77777777" w:rsidR="00EB77B9" w:rsidRDefault="00EB77B9">
      <w:r>
        <w:separator/>
      </w:r>
    </w:p>
  </w:endnote>
  <w:endnote w:type="continuationSeparator" w:id="0">
    <w:p w14:paraId="19DFFD6C" w14:textId="77777777" w:rsidR="00EB77B9" w:rsidRDefault="00EB7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F781CCC" w:rsidR="00D15CF2" w:rsidRDefault="004878F3" w:rsidP="004878F3">
    <w:pPr>
      <w:pStyle w:val="Footer"/>
    </w:pPr>
    <w:r>
      <w:fldChar w:fldCharType="begin"/>
    </w:r>
    <w:r>
      <w:instrText xml:space="preserve"> DATE \@ "yyyy-MM-dd" </w:instrText>
    </w:r>
    <w:r>
      <w:fldChar w:fldCharType="separate"/>
    </w:r>
    <w:r w:rsidR="000B646E">
      <w:rPr>
        <w:noProof/>
      </w:rPr>
      <w:t>2023-12-29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D8551" w14:textId="77777777" w:rsidR="00EB77B9" w:rsidRDefault="00EB77B9">
      <w:r>
        <w:separator/>
      </w:r>
    </w:p>
  </w:footnote>
  <w:footnote w:type="continuationSeparator" w:id="0">
    <w:p w14:paraId="12117347" w14:textId="77777777" w:rsidR="00EB77B9" w:rsidRDefault="00EB7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47B08E5D"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00885BE6">
      <w:rPr>
        <w:rStyle w:val="Strong"/>
        <w:rFonts w:asciiTheme="minorHAnsi" w:hAnsiTheme="minorHAnsi" w:cstheme="minorHAnsi"/>
        <w:szCs w:val="24"/>
      </w:rPr>
      <w:t>09-s</w:t>
    </w:r>
    <w:r w:rsidR="00990A91">
      <w:rPr>
        <w:rStyle w:val="Strong"/>
        <w:rFonts w:asciiTheme="minorHAnsi" w:hAnsiTheme="minorHAnsi" w:cstheme="minorHAnsi"/>
        <w:szCs w:val="24"/>
      </w:rPr>
      <w:t>s</w:t>
    </w:r>
    <w:r w:rsidR="00885BE6">
      <w:rPr>
        <w:rStyle w:val="Strong"/>
        <w:rFonts w:asciiTheme="minorHAnsi" w:hAnsiTheme="minorHAnsi" w:cstheme="minorHAnsi"/>
        <w:szCs w:val="24"/>
      </w:rPr>
      <w:t>00</w:t>
    </w:r>
    <w:r w:rsidR="00EE623F">
      <w:rPr>
        <w:rStyle w:val="Strong"/>
        <w:rFonts w:asciiTheme="minorHAnsi" w:hAnsiTheme="minorHAnsi" w:cstheme="minorHAnsi"/>
        <w:szCs w:val="24"/>
      </w:rPr>
      <w:t>3</w:t>
    </w:r>
    <w:r w:rsidR="00B024A2">
      <w:rPr>
        <w:rStyle w:val="Strong"/>
        <w:rFonts w:asciiTheme="minorHAnsi" w:hAnsiTheme="minorHAnsi" w:cstheme="minorHAnsi"/>
        <w:szCs w:val="24"/>
      </w:rPr>
      <w:t>-</w:t>
    </w:r>
    <w:r w:rsidR="00885BE6">
      <w:rPr>
        <w:rStyle w:val="Strong"/>
        <w:rFonts w:asciiTheme="minorHAnsi" w:hAnsiTheme="minorHAnsi" w:cstheme="minorHAnsi"/>
        <w:szCs w:val="24"/>
      </w:rPr>
      <w:t>202</w:t>
    </w:r>
    <w:r w:rsidRPr="001F1E3B">
      <w:rPr>
        <w:rFonts w:asciiTheme="minorHAnsi" w:hAnsiTheme="minorHAnsi" w:cstheme="minorHAnsi"/>
        <w:szCs w:val="24"/>
      </w:rPr>
      <w:fldChar w:fldCharType="end"/>
    </w:r>
    <w:r w:rsidR="006B0172">
      <w:rPr>
        <w:rFonts w:asciiTheme="minorHAnsi" w:hAnsiTheme="minorHAnsi" w:cstheme="minorHAnsi"/>
        <w:szCs w:val="24"/>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9D715E"/>
    <w:multiLevelType w:val="hybridMultilevel"/>
    <w:tmpl w:val="FDEA8AF6"/>
    <w:lvl w:ilvl="0" w:tplc="169E1990">
      <w:numFmt w:val="bullet"/>
      <w:lvlText w:val="-"/>
      <w:lvlJc w:val="left"/>
      <w:pPr>
        <w:ind w:left="1080" w:hanging="360"/>
      </w:pPr>
      <w:rPr>
        <w:rFonts w:ascii="Calibri" w:eastAsia="Malgun Gothic"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16821"/>
    <w:multiLevelType w:val="hybridMultilevel"/>
    <w:tmpl w:val="B0346560"/>
    <w:lvl w:ilvl="0" w:tplc="18329D80">
      <w:numFmt w:val="bullet"/>
      <w:lvlText w:val="-"/>
      <w:lvlJc w:val="left"/>
      <w:pPr>
        <w:ind w:left="1080" w:hanging="360"/>
      </w:pPr>
      <w:rPr>
        <w:rFonts w:ascii="Calibri" w:eastAsia="Malgun Gothic"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92959921">
    <w:abstractNumId w:val="2"/>
  </w:num>
  <w:num w:numId="2" w16cid:durableId="2046178249">
    <w:abstractNumId w:val="9"/>
  </w:num>
  <w:num w:numId="3" w16cid:durableId="898856541">
    <w:abstractNumId w:val="7"/>
  </w:num>
  <w:num w:numId="4" w16cid:durableId="1489395779">
    <w:abstractNumId w:val="6"/>
  </w:num>
  <w:num w:numId="5" w16cid:durableId="775366211">
    <w:abstractNumId w:val="0"/>
  </w:num>
  <w:num w:numId="6" w16cid:durableId="823283200">
    <w:abstractNumId w:val="4"/>
  </w:num>
  <w:num w:numId="7" w16cid:durableId="731925318">
    <w:abstractNumId w:val="1"/>
  </w:num>
  <w:num w:numId="8" w16cid:durableId="892807751">
    <w:abstractNumId w:val="3"/>
  </w:num>
  <w:num w:numId="9" w16cid:durableId="1973948857">
    <w:abstractNumId w:val="8"/>
  </w:num>
  <w:num w:numId="10" w16cid:durableId="958999544">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75B"/>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DD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B646E"/>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E6F6B"/>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54E0"/>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74A"/>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77A27"/>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8D1"/>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55FF"/>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193F"/>
    <w:rsid w:val="00343B63"/>
    <w:rsid w:val="00344260"/>
    <w:rsid w:val="00345A46"/>
    <w:rsid w:val="00345E7A"/>
    <w:rsid w:val="003473C4"/>
    <w:rsid w:val="00347AF5"/>
    <w:rsid w:val="0035158F"/>
    <w:rsid w:val="0035381A"/>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3E3A"/>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A36"/>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1DBA"/>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55AD"/>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761"/>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172"/>
    <w:rsid w:val="006B0FA4"/>
    <w:rsid w:val="006B124C"/>
    <w:rsid w:val="006B22DA"/>
    <w:rsid w:val="006B2501"/>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3FB6"/>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52E"/>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3687"/>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BE6"/>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408B"/>
    <w:rsid w:val="008D52D8"/>
    <w:rsid w:val="008E063F"/>
    <w:rsid w:val="008E092B"/>
    <w:rsid w:val="008E2BE1"/>
    <w:rsid w:val="008E388C"/>
    <w:rsid w:val="008E3AEA"/>
    <w:rsid w:val="008E3CC3"/>
    <w:rsid w:val="008E429D"/>
    <w:rsid w:val="008E4316"/>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384"/>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5443"/>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31B"/>
    <w:rsid w:val="00982844"/>
    <w:rsid w:val="00983425"/>
    <w:rsid w:val="00983474"/>
    <w:rsid w:val="00990A91"/>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017"/>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32D0"/>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5EDB"/>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4A2"/>
    <w:rsid w:val="00B04C21"/>
    <w:rsid w:val="00B04D44"/>
    <w:rsid w:val="00B059B4"/>
    <w:rsid w:val="00B0625C"/>
    <w:rsid w:val="00B06B2F"/>
    <w:rsid w:val="00B072F3"/>
    <w:rsid w:val="00B07DEB"/>
    <w:rsid w:val="00B107DA"/>
    <w:rsid w:val="00B10A32"/>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85C"/>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2C9"/>
    <w:rsid w:val="00BD0C4F"/>
    <w:rsid w:val="00BD231C"/>
    <w:rsid w:val="00BE014E"/>
    <w:rsid w:val="00BE197B"/>
    <w:rsid w:val="00BE260F"/>
    <w:rsid w:val="00BE298B"/>
    <w:rsid w:val="00BE625E"/>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1E81"/>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A09"/>
    <w:rsid w:val="00CB3B98"/>
    <w:rsid w:val="00CB4198"/>
    <w:rsid w:val="00CB4493"/>
    <w:rsid w:val="00CB4DD8"/>
    <w:rsid w:val="00CC02EA"/>
    <w:rsid w:val="00CC0E53"/>
    <w:rsid w:val="00CC0E55"/>
    <w:rsid w:val="00CC0EC6"/>
    <w:rsid w:val="00CC127A"/>
    <w:rsid w:val="00CC1A88"/>
    <w:rsid w:val="00CC204D"/>
    <w:rsid w:val="00CC2515"/>
    <w:rsid w:val="00CC2CEC"/>
    <w:rsid w:val="00CC2F69"/>
    <w:rsid w:val="00CC43F5"/>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348"/>
    <w:rsid w:val="00D15CF2"/>
    <w:rsid w:val="00D15DE6"/>
    <w:rsid w:val="00D20AD1"/>
    <w:rsid w:val="00D22BCE"/>
    <w:rsid w:val="00D23060"/>
    <w:rsid w:val="00D30897"/>
    <w:rsid w:val="00D312F5"/>
    <w:rsid w:val="00D31E27"/>
    <w:rsid w:val="00D33558"/>
    <w:rsid w:val="00D33B65"/>
    <w:rsid w:val="00D33FBF"/>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97C2E"/>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7B9"/>
    <w:rsid w:val="00EB7E5E"/>
    <w:rsid w:val="00EC022C"/>
    <w:rsid w:val="00EC085F"/>
    <w:rsid w:val="00EC088B"/>
    <w:rsid w:val="00EC0AC6"/>
    <w:rsid w:val="00EC0EE3"/>
    <w:rsid w:val="00EC1DB5"/>
    <w:rsid w:val="00EC401B"/>
    <w:rsid w:val="00EC51A1"/>
    <w:rsid w:val="00EC56CE"/>
    <w:rsid w:val="00ED10DE"/>
    <w:rsid w:val="00ED1288"/>
    <w:rsid w:val="00ED3FDE"/>
    <w:rsid w:val="00ED463D"/>
    <w:rsid w:val="00ED6A7D"/>
    <w:rsid w:val="00EE1027"/>
    <w:rsid w:val="00EE49F6"/>
    <w:rsid w:val="00EE5C29"/>
    <w:rsid w:val="00EE623F"/>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569"/>
    <w:rsid w:val="00F347FB"/>
    <w:rsid w:val="00F363BC"/>
    <w:rsid w:val="00F440AB"/>
    <w:rsid w:val="00F44977"/>
    <w:rsid w:val="00F44BED"/>
    <w:rsid w:val="00F45983"/>
    <w:rsid w:val="00F46D13"/>
    <w:rsid w:val="00F4717D"/>
    <w:rsid w:val="00F47D48"/>
    <w:rsid w:val="00F52BA2"/>
    <w:rsid w:val="00F53EFA"/>
    <w:rsid w:val="00F5488C"/>
    <w:rsid w:val="00F54DEE"/>
    <w:rsid w:val="00F55057"/>
    <w:rsid w:val="00F55418"/>
    <w:rsid w:val="00F55588"/>
    <w:rsid w:val="00F557D9"/>
    <w:rsid w:val="00F5758C"/>
    <w:rsid w:val="00F578F9"/>
    <w:rsid w:val="00F57B56"/>
    <w:rsid w:val="00F62042"/>
    <w:rsid w:val="00F62980"/>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73"/>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455</TotalTime>
  <Pages>5</Pages>
  <Words>799</Words>
  <Characters>4556</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5345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29</cp:revision>
  <cp:lastPrinted>2016-10-18T02:57:00Z</cp:lastPrinted>
  <dcterms:created xsi:type="dcterms:W3CDTF">2020-08-26T13:43:00Z</dcterms:created>
  <dcterms:modified xsi:type="dcterms:W3CDTF">2023-12-29T03:53:00Z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